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F1B2" w14:textId="77777777" w:rsidR="00694684" w:rsidRPr="00AF0059" w:rsidRDefault="00694684" w:rsidP="00694684">
      <w:pPr>
        <w:spacing w:before="56" w:line="249" w:lineRule="auto"/>
        <w:ind w:left="3377" w:hanging="3027"/>
        <w:rPr>
          <w:sz w:val="32"/>
          <w:lang w:val="da-DK"/>
        </w:rPr>
      </w:pPr>
      <w:r>
        <w:rPr>
          <w:sz w:val="32"/>
          <w:lang w:val="da-DK"/>
        </w:rPr>
        <w:t>B</w:t>
      </w:r>
      <w:r w:rsidRPr="00AF0059">
        <w:rPr>
          <w:sz w:val="32"/>
          <w:lang w:val="da-DK"/>
        </w:rPr>
        <w:t>ekendtgørelse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om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betaling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for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myndighedsbehandling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i</w:t>
      </w:r>
      <w:r w:rsidRPr="00AF0059">
        <w:rPr>
          <w:spacing w:val="-6"/>
          <w:sz w:val="32"/>
          <w:lang w:val="da-DK"/>
        </w:rPr>
        <w:t xml:space="preserve"> </w:t>
      </w:r>
      <w:r w:rsidRPr="00AF0059">
        <w:rPr>
          <w:sz w:val="32"/>
          <w:lang w:val="da-DK"/>
        </w:rPr>
        <w:t>Forsyningstilsynet efter lov om varmeforsyning</w:t>
      </w:r>
    </w:p>
    <w:p w14:paraId="7471FEF8" w14:textId="77777777" w:rsidR="00694684" w:rsidRPr="00AF0059" w:rsidRDefault="00694684" w:rsidP="00694684">
      <w:pPr>
        <w:pStyle w:val="Brdtekst"/>
        <w:spacing w:before="139"/>
        <w:rPr>
          <w:sz w:val="32"/>
          <w:lang w:val="da-DK"/>
        </w:rPr>
      </w:pPr>
    </w:p>
    <w:p w14:paraId="544F70F8" w14:textId="77777777" w:rsidR="00694684" w:rsidRPr="00AF0059" w:rsidRDefault="00694684" w:rsidP="00694684">
      <w:pPr>
        <w:pStyle w:val="Brdtekst"/>
        <w:spacing w:line="249" w:lineRule="auto"/>
        <w:ind w:left="110" w:firstLine="199"/>
        <w:rPr>
          <w:lang w:val="da-DK"/>
        </w:rPr>
      </w:pPr>
      <w:r w:rsidRPr="00AF0059">
        <w:rPr>
          <w:lang w:val="da-DK"/>
        </w:rPr>
        <w:t>I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medfør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af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§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23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c,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stk.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3,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i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lov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om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varmeforsyning,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jf.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lovbekendtgørelse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nr.</w:t>
      </w:r>
      <w:r w:rsidRPr="00AF0059">
        <w:rPr>
          <w:spacing w:val="26"/>
          <w:lang w:val="da-DK"/>
        </w:rPr>
        <w:t xml:space="preserve"> </w:t>
      </w:r>
      <w:r>
        <w:rPr>
          <w:lang w:val="da-DK"/>
        </w:rPr>
        <w:t>124</w:t>
      </w:r>
      <w:r w:rsidRPr="00AF0059">
        <w:rPr>
          <w:spacing w:val="26"/>
          <w:lang w:val="da-DK"/>
        </w:rPr>
        <w:t xml:space="preserve"> </w:t>
      </w:r>
      <w:r w:rsidRPr="00AF0059">
        <w:rPr>
          <w:lang w:val="da-DK"/>
        </w:rPr>
        <w:t>af</w:t>
      </w:r>
      <w:r w:rsidRPr="00AF0059">
        <w:rPr>
          <w:spacing w:val="26"/>
          <w:lang w:val="da-DK"/>
        </w:rPr>
        <w:t xml:space="preserve"> </w:t>
      </w:r>
      <w:r>
        <w:rPr>
          <w:lang w:val="da-DK"/>
        </w:rPr>
        <w:t>2</w:t>
      </w:r>
      <w:r w:rsidRPr="00AF0059">
        <w:rPr>
          <w:lang w:val="da-DK"/>
        </w:rPr>
        <w:t>.</w:t>
      </w:r>
      <w:r w:rsidRPr="00AF0059">
        <w:rPr>
          <w:spacing w:val="26"/>
          <w:lang w:val="da-DK"/>
        </w:rPr>
        <w:t xml:space="preserve"> </w:t>
      </w:r>
      <w:r>
        <w:rPr>
          <w:lang w:val="da-DK"/>
        </w:rPr>
        <w:t>februar</w:t>
      </w:r>
      <w:r w:rsidRPr="00AF0059">
        <w:rPr>
          <w:lang w:val="da-DK"/>
        </w:rPr>
        <w:t xml:space="preserve"> 202</w:t>
      </w:r>
      <w:r>
        <w:rPr>
          <w:lang w:val="da-DK"/>
        </w:rPr>
        <w:t>4</w:t>
      </w:r>
      <w:r w:rsidRPr="00AF0059">
        <w:rPr>
          <w:lang w:val="da-DK"/>
        </w:rPr>
        <w:t>,</w:t>
      </w:r>
      <w:r w:rsidRPr="00E04794">
        <w:rPr>
          <w:lang w:val="da-DK"/>
        </w:rPr>
        <w:t xml:space="preserve"> fastsættes</w:t>
      </w:r>
      <w:r w:rsidRPr="00AF0059">
        <w:rPr>
          <w:lang w:val="da-DK"/>
        </w:rPr>
        <w:t>:</w:t>
      </w:r>
    </w:p>
    <w:p w14:paraId="06ADC41F" w14:textId="77777777" w:rsidR="00694684" w:rsidRPr="00AF0059" w:rsidRDefault="00694684" w:rsidP="00694684">
      <w:pPr>
        <w:spacing w:before="202"/>
        <w:ind w:left="2529"/>
        <w:jc w:val="both"/>
        <w:rPr>
          <w:i/>
          <w:sz w:val="24"/>
          <w:lang w:val="da-DK"/>
        </w:rPr>
      </w:pPr>
      <w:bookmarkStart w:id="0" w:name="Varmeforsyningsvirksomhedernes_betalings"/>
      <w:bookmarkEnd w:id="0"/>
      <w:r w:rsidRPr="00AF0059">
        <w:rPr>
          <w:i/>
          <w:spacing w:val="-2"/>
          <w:sz w:val="24"/>
          <w:lang w:val="da-DK"/>
        </w:rPr>
        <w:t>Varmeforsyningsvirksomhedernes</w:t>
      </w:r>
      <w:r w:rsidRPr="00AF0059">
        <w:rPr>
          <w:i/>
          <w:spacing w:val="2"/>
          <w:sz w:val="24"/>
          <w:lang w:val="da-DK"/>
        </w:rPr>
        <w:t xml:space="preserve"> </w:t>
      </w:r>
      <w:r w:rsidRPr="00AF0059">
        <w:rPr>
          <w:i/>
          <w:spacing w:val="-2"/>
          <w:sz w:val="24"/>
          <w:lang w:val="da-DK"/>
        </w:rPr>
        <w:t>betalingsforpligtelser</w:t>
      </w:r>
    </w:p>
    <w:p w14:paraId="53498D90" w14:textId="632D5903" w:rsidR="00694684" w:rsidRPr="00AF0059" w:rsidRDefault="00694684" w:rsidP="00694684">
      <w:pPr>
        <w:pStyle w:val="Brdtekst"/>
        <w:spacing w:before="132" w:line="249" w:lineRule="auto"/>
        <w:ind w:left="110" w:right="108" w:firstLine="200"/>
        <w:jc w:val="both"/>
        <w:rPr>
          <w:lang w:val="da-DK"/>
        </w:rPr>
      </w:pPr>
      <w:bookmarkStart w:id="1" w:name="§_1"/>
      <w:bookmarkEnd w:id="1"/>
      <w:r w:rsidRPr="00AF0059">
        <w:rPr>
          <w:b/>
          <w:lang w:val="da-DK"/>
        </w:rPr>
        <w:t xml:space="preserve">§ 1. </w:t>
      </w:r>
      <w:r w:rsidRPr="00AF0059">
        <w:rPr>
          <w:lang w:val="da-DK"/>
        </w:rPr>
        <w:t>Forsyningstilsynets omkostninger forbundet med Forsyningstilsynets drift og opgavevaretagelse efter lov om varmeforsyning og regler udstedt i henhold til loven skal dækkes af de selskaber,</w:t>
      </w:r>
    </w:p>
    <w:p w14:paraId="47C89EE9" w14:textId="77777777" w:rsidR="00694684" w:rsidRPr="00AF0059" w:rsidRDefault="00694684" w:rsidP="00694684">
      <w:pPr>
        <w:pStyle w:val="Listeafsnit"/>
        <w:numPr>
          <w:ilvl w:val="0"/>
          <w:numId w:val="1"/>
        </w:numPr>
        <w:tabs>
          <w:tab w:val="left" w:pos="509"/>
        </w:tabs>
        <w:spacing w:before="2"/>
        <w:ind w:left="509" w:hanging="399"/>
        <w:contextualSpacing w:val="0"/>
        <w:jc w:val="both"/>
        <w:rPr>
          <w:sz w:val="24"/>
          <w:lang w:val="da-DK"/>
        </w:rPr>
      </w:pPr>
      <w:r w:rsidRPr="00AF0059">
        <w:rPr>
          <w:sz w:val="24"/>
          <w:lang w:val="da-DK"/>
        </w:rPr>
        <w:t xml:space="preserve">der ejer anlæg til produktion af </w:t>
      </w:r>
      <w:r w:rsidRPr="00AF0059">
        <w:rPr>
          <w:spacing w:val="-2"/>
          <w:sz w:val="24"/>
          <w:lang w:val="da-DK"/>
        </w:rPr>
        <w:t>varme,</w:t>
      </w:r>
    </w:p>
    <w:p w14:paraId="76852310" w14:textId="77777777" w:rsidR="00694684" w:rsidRPr="00AF0059" w:rsidRDefault="00694684" w:rsidP="00694684">
      <w:pPr>
        <w:pStyle w:val="Listeafsnit"/>
        <w:numPr>
          <w:ilvl w:val="0"/>
          <w:numId w:val="1"/>
        </w:numPr>
        <w:tabs>
          <w:tab w:val="left" w:pos="509"/>
        </w:tabs>
        <w:spacing w:before="12"/>
        <w:ind w:left="509" w:hanging="399"/>
        <w:contextualSpacing w:val="0"/>
        <w:jc w:val="both"/>
        <w:rPr>
          <w:sz w:val="24"/>
          <w:lang w:val="da-DK"/>
        </w:rPr>
      </w:pPr>
      <w:r w:rsidRPr="00AF0059">
        <w:rPr>
          <w:sz w:val="24"/>
          <w:lang w:val="da-DK"/>
        </w:rPr>
        <w:t>hvis</w:t>
      </w:r>
      <w:r w:rsidRPr="00AF0059">
        <w:rPr>
          <w:spacing w:val="-3"/>
          <w:sz w:val="24"/>
          <w:lang w:val="da-DK"/>
        </w:rPr>
        <w:t xml:space="preserve"> </w:t>
      </w:r>
      <w:r w:rsidRPr="00AF0059">
        <w:rPr>
          <w:sz w:val="24"/>
          <w:lang w:val="da-DK"/>
        </w:rPr>
        <w:t>hovedbeskæftigelse</w:t>
      </w:r>
      <w:r w:rsidRPr="00AF0059">
        <w:rPr>
          <w:spacing w:val="-2"/>
          <w:sz w:val="24"/>
          <w:lang w:val="da-DK"/>
        </w:rPr>
        <w:t xml:space="preserve"> </w:t>
      </w:r>
      <w:r w:rsidRPr="00AF0059">
        <w:rPr>
          <w:sz w:val="24"/>
          <w:lang w:val="da-DK"/>
        </w:rPr>
        <w:t>er</w:t>
      </w:r>
      <w:r w:rsidRPr="00AF0059">
        <w:rPr>
          <w:spacing w:val="-1"/>
          <w:sz w:val="24"/>
          <w:lang w:val="da-DK"/>
        </w:rPr>
        <w:t xml:space="preserve"> </w:t>
      </w:r>
      <w:r w:rsidRPr="00AF0059">
        <w:rPr>
          <w:sz w:val="24"/>
          <w:lang w:val="da-DK"/>
        </w:rPr>
        <w:t>energiproduktion</w:t>
      </w:r>
      <w:r w:rsidRPr="00AF0059">
        <w:rPr>
          <w:spacing w:val="-2"/>
          <w:sz w:val="24"/>
          <w:lang w:val="da-DK"/>
        </w:rPr>
        <w:t xml:space="preserve"> </w:t>
      </w:r>
      <w:r w:rsidRPr="00AF0059">
        <w:rPr>
          <w:sz w:val="24"/>
          <w:lang w:val="da-DK"/>
        </w:rPr>
        <w:t>eller</w:t>
      </w:r>
      <w:r w:rsidRPr="00AF0059">
        <w:rPr>
          <w:spacing w:val="-1"/>
          <w:sz w:val="24"/>
          <w:lang w:val="da-DK"/>
        </w:rPr>
        <w:t xml:space="preserve"> </w:t>
      </w:r>
      <w:r w:rsidRPr="00AF0059">
        <w:rPr>
          <w:spacing w:val="-2"/>
          <w:sz w:val="24"/>
          <w:lang w:val="da-DK"/>
        </w:rPr>
        <w:t>affaldsforbrænding,</w:t>
      </w:r>
    </w:p>
    <w:p w14:paraId="6C9F1585" w14:textId="77777777" w:rsidR="00694684" w:rsidRPr="00AF0059" w:rsidRDefault="00694684" w:rsidP="00694684">
      <w:pPr>
        <w:pStyle w:val="Listeafsnit"/>
        <w:numPr>
          <w:ilvl w:val="0"/>
          <w:numId w:val="1"/>
        </w:numPr>
        <w:tabs>
          <w:tab w:val="left" w:pos="508"/>
          <w:tab w:val="left" w:pos="510"/>
        </w:tabs>
        <w:spacing w:before="12" w:line="249" w:lineRule="auto"/>
        <w:ind w:right="106"/>
        <w:contextualSpacing w:val="0"/>
        <w:jc w:val="both"/>
        <w:rPr>
          <w:sz w:val="24"/>
          <w:lang w:val="da-DK"/>
        </w:rPr>
      </w:pPr>
      <w:r w:rsidRPr="00AF0059">
        <w:rPr>
          <w:sz w:val="24"/>
          <w:lang w:val="da-DK"/>
        </w:rPr>
        <w:t>hvis samlede levering af varme ab værk i det foregående kalenderår mindst har udgjort 100 TJ korrigeret for graddage, og</w:t>
      </w:r>
    </w:p>
    <w:p w14:paraId="2E098122" w14:textId="35EACD0F" w:rsidR="00694684" w:rsidRPr="00AF0059" w:rsidRDefault="00694684" w:rsidP="00694684">
      <w:pPr>
        <w:pStyle w:val="Listeafsnit"/>
        <w:numPr>
          <w:ilvl w:val="0"/>
          <w:numId w:val="1"/>
        </w:numPr>
        <w:tabs>
          <w:tab w:val="left" w:pos="509"/>
        </w:tabs>
        <w:spacing w:before="2"/>
        <w:ind w:left="509" w:hanging="399"/>
        <w:contextualSpacing w:val="0"/>
        <w:jc w:val="both"/>
        <w:rPr>
          <w:sz w:val="24"/>
          <w:lang w:val="da-DK"/>
        </w:rPr>
      </w:pPr>
      <w:r w:rsidRPr="00AF0059">
        <w:rPr>
          <w:sz w:val="24"/>
          <w:lang w:val="da-DK"/>
        </w:rPr>
        <w:t xml:space="preserve">som Forsyningstilsynet fører tilsyn </w:t>
      </w:r>
      <w:r w:rsidRPr="00AF0059">
        <w:rPr>
          <w:spacing w:val="-4"/>
          <w:sz w:val="24"/>
          <w:lang w:val="da-DK"/>
        </w:rPr>
        <w:t>med.</w:t>
      </w:r>
    </w:p>
    <w:p w14:paraId="3DABCBE5" w14:textId="3D915F70" w:rsidR="00694684" w:rsidRPr="00AF0059" w:rsidRDefault="00694684" w:rsidP="00694684">
      <w:pPr>
        <w:pStyle w:val="Brdtekst"/>
        <w:spacing w:before="12" w:line="249" w:lineRule="auto"/>
        <w:ind w:left="110" w:right="107" w:firstLine="199"/>
        <w:jc w:val="both"/>
        <w:rPr>
          <w:lang w:val="da-DK"/>
        </w:rPr>
      </w:pPr>
      <w:r w:rsidRPr="00AF0059">
        <w:rPr>
          <w:i/>
          <w:lang w:val="da-DK"/>
        </w:rPr>
        <w:t>Stk.</w:t>
      </w:r>
      <w:r w:rsidRPr="00AF0059">
        <w:rPr>
          <w:i/>
          <w:spacing w:val="-2"/>
          <w:lang w:val="da-DK"/>
        </w:rPr>
        <w:t xml:space="preserve"> </w:t>
      </w:r>
      <w:r w:rsidRPr="00AF0059">
        <w:rPr>
          <w:i/>
          <w:lang w:val="da-DK"/>
        </w:rPr>
        <w:t xml:space="preserve">2. </w:t>
      </w:r>
      <w:r w:rsidRPr="00AF0059">
        <w:rPr>
          <w:lang w:val="da-DK"/>
        </w:rPr>
        <w:t xml:space="preserve">Betalingen betales af de selskaber, der er nævnt i stk. 1, pr. </w:t>
      </w:r>
      <w:proofErr w:type="gramStart"/>
      <w:r w:rsidRPr="00AF0059">
        <w:rPr>
          <w:lang w:val="da-DK"/>
        </w:rPr>
        <w:t>TJ varme</w:t>
      </w:r>
      <w:proofErr w:type="gramEnd"/>
      <w:r w:rsidRPr="00AF0059">
        <w:rPr>
          <w:lang w:val="da-DK"/>
        </w:rPr>
        <w:t xml:space="preserve"> leveret ab værk, korrigeret for graddage. Der anvendes følgende takst</w:t>
      </w:r>
      <w:r w:rsidRPr="003B1C14">
        <w:rPr>
          <w:lang w:val="da-DK"/>
        </w:rPr>
        <w:t xml:space="preserve">: </w:t>
      </w:r>
      <w:del w:id="2" w:author="Jakob Schmidth" w:date="2025-09-26T14:11:00Z">
        <w:r w:rsidRPr="003B1C14" w:rsidDel="008601AA">
          <w:rPr>
            <w:lang w:val="da-DK"/>
          </w:rPr>
          <w:delText>237,98 kr. pr. T</w:delText>
        </w:r>
        <w:r w:rsidRPr="00AF0059" w:rsidDel="008601AA">
          <w:rPr>
            <w:lang w:val="da-DK"/>
          </w:rPr>
          <w:delText>J.</w:delText>
        </w:r>
      </w:del>
      <w:ins w:id="3" w:author="Jakob Schmidth" w:date="2025-09-30T08:08:00Z">
        <w:r w:rsidR="00AD1EE9">
          <w:rPr>
            <w:lang w:val="da-DK"/>
          </w:rPr>
          <w:t>76,37 kr. pr. TJ.</w:t>
        </w:r>
      </w:ins>
    </w:p>
    <w:p w14:paraId="02B9E22B" w14:textId="77777777" w:rsidR="00694684" w:rsidRPr="00AF0059" w:rsidRDefault="00694684" w:rsidP="00694684">
      <w:pPr>
        <w:pStyle w:val="Brdtekst"/>
        <w:spacing w:before="2" w:line="249" w:lineRule="auto"/>
        <w:ind w:left="110" w:right="108" w:firstLine="199"/>
        <w:jc w:val="both"/>
        <w:rPr>
          <w:lang w:val="da-DK"/>
        </w:rPr>
      </w:pPr>
      <w:r w:rsidRPr="00AF0059">
        <w:rPr>
          <w:i/>
          <w:lang w:val="da-DK"/>
        </w:rPr>
        <w:t xml:space="preserve">Stk. 3. </w:t>
      </w:r>
      <w:r w:rsidRPr="00AF0059">
        <w:rPr>
          <w:lang w:val="da-DK"/>
        </w:rPr>
        <w:t>Den leverede varme opgøres på baggrund af selskabets årlige indberetning af energiforbrug og produktion til Energistyrelsens energiproducenttælling.</w:t>
      </w:r>
    </w:p>
    <w:p w14:paraId="30263429" w14:textId="77777777" w:rsidR="00694684" w:rsidRPr="00AF0059" w:rsidRDefault="00694684" w:rsidP="00694684">
      <w:pPr>
        <w:pStyle w:val="Brdtekst"/>
        <w:spacing w:before="2" w:line="249" w:lineRule="auto"/>
        <w:ind w:left="110" w:right="105" w:firstLine="199"/>
        <w:jc w:val="both"/>
        <w:rPr>
          <w:lang w:val="da-DK"/>
        </w:rPr>
      </w:pPr>
      <w:r w:rsidRPr="00AF0059">
        <w:rPr>
          <w:i/>
          <w:lang w:val="da-DK"/>
        </w:rPr>
        <w:t>Stk.</w:t>
      </w:r>
      <w:r w:rsidRPr="00AF0059">
        <w:rPr>
          <w:i/>
          <w:spacing w:val="30"/>
          <w:lang w:val="da-DK"/>
        </w:rPr>
        <w:t xml:space="preserve"> </w:t>
      </w:r>
      <w:r w:rsidRPr="00AF0059">
        <w:rPr>
          <w:i/>
          <w:lang w:val="da-DK"/>
        </w:rPr>
        <w:t>4.</w:t>
      </w:r>
      <w:r w:rsidRPr="00AF0059">
        <w:rPr>
          <w:i/>
          <w:spacing w:val="30"/>
          <w:lang w:val="da-DK"/>
        </w:rPr>
        <w:t xml:space="preserve"> </w:t>
      </w:r>
      <w:r w:rsidRPr="00AF0059">
        <w:rPr>
          <w:lang w:val="da-DK"/>
        </w:rPr>
        <w:t>Efter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udløbet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af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et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kalenderår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udarbejder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Forsyningstilsynet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en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opgørelse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over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de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beløb,</w:t>
      </w:r>
      <w:r w:rsidRPr="00AF0059">
        <w:rPr>
          <w:spacing w:val="30"/>
          <w:lang w:val="da-DK"/>
        </w:rPr>
        <w:t xml:space="preserve"> </w:t>
      </w:r>
      <w:r w:rsidRPr="00AF0059">
        <w:rPr>
          <w:lang w:val="da-DK"/>
        </w:rPr>
        <w:t>som de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omfattede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selskaber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skal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betale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for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det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følgende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år.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Er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der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opkrævet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for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meget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i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medfør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af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§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 xml:space="preserve">1, stk. 2, modregnes dette i senere indbetalinger, hvis indtægterne forventes at overstige de langsigtede gennemsnitlige omkostninger til Forsyningstilsynets behandling af sager på varmeområdet, jf. Statens </w:t>
      </w:r>
      <w:r w:rsidRPr="00AF0059">
        <w:rPr>
          <w:spacing w:val="-2"/>
          <w:lang w:val="da-DK"/>
        </w:rPr>
        <w:t>Budgetvejledning.</w:t>
      </w:r>
    </w:p>
    <w:p w14:paraId="44ABC6A3" w14:textId="77777777" w:rsidR="00694684" w:rsidRPr="00AF0059" w:rsidRDefault="00694684" w:rsidP="00694684">
      <w:pPr>
        <w:spacing w:before="165"/>
        <w:ind w:left="3823"/>
        <w:jc w:val="both"/>
        <w:rPr>
          <w:i/>
          <w:sz w:val="24"/>
          <w:lang w:val="da-DK"/>
        </w:rPr>
      </w:pPr>
      <w:bookmarkStart w:id="4" w:name="Administrative_bestemmelser"/>
      <w:bookmarkEnd w:id="4"/>
      <w:r w:rsidRPr="00AF0059">
        <w:rPr>
          <w:i/>
          <w:sz w:val="24"/>
          <w:lang w:val="da-DK"/>
        </w:rPr>
        <w:t xml:space="preserve">Administrative </w:t>
      </w:r>
      <w:r w:rsidRPr="00AF0059">
        <w:rPr>
          <w:i/>
          <w:spacing w:val="-2"/>
          <w:sz w:val="24"/>
          <w:lang w:val="da-DK"/>
        </w:rPr>
        <w:t>bestemmelser</w:t>
      </w:r>
    </w:p>
    <w:p w14:paraId="0CF03F79" w14:textId="77777777" w:rsidR="00694684" w:rsidRPr="00AF0059" w:rsidRDefault="00694684" w:rsidP="00694684">
      <w:pPr>
        <w:pStyle w:val="Brdtekst"/>
        <w:spacing w:before="132"/>
        <w:ind w:left="310"/>
        <w:jc w:val="both"/>
        <w:rPr>
          <w:lang w:val="da-DK"/>
        </w:rPr>
      </w:pPr>
      <w:bookmarkStart w:id="5" w:name="§_2"/>
      <w:bookmarkEnd w:id="5"/>
      <w:r w:rsidRPr="00AF0059">
        <w:rPr>
          <w:b/>
          <w:lang w:val="da-DK"/>
        </w:rPr>
        <w:t xml:space="preserve">§ 2. </w:t>
      </w:r>
      <w:r w:rsidRPr="00AF0059">
        <w:rPr>
          <w:lang w:val="da-DK"/>
        </w:rPr>
        <w:t xml:space="preserve">Forsyningstilsynet opkræver betaling efter § </w:t>
      </w:r>
      <w:r w:rsidRPr="00AF0059">
        <w:rPr>
          <w:spacing w:val="-5"/>
          <w:lang w:val="da-DK"/>
        </w:rPr>
        <w:t>1.</w:t>
      </w:r>
    </w:p>
    <w:p w14:paraId="77BFB9C7" w14:textId="77777777" w:rsidR="00694684" w:rsidRPr="00AF0059" w:rsidRDefault="00694684" w:rsidP="00694684">
      <w:pPr>
        <w:pStyle w:val="Brdtekst"/>
        <w:spacing w:before="12" w:line="249" w:lineRule="auto"/>
        <w:ind w:left="110" w:right="106" w:firstLine="200"/>
        <w:jc w:val="both"/>
        <w:rPr>
          <w:lang w:val="da-DK"/>
        </w:rPr>
      </w:pPr>
      <w:r w:rsidRPr="00AF0059">
        <w:rPr>
          <w:i/>
          <w:lang w:val="da-DK"/>
        </w:rPr>
        <w:t xml:space="preserve">Stk. 2. </w:t>
      </w:r>
      <w:r w:rsidRPr="00AF0059">
        <w:rPr>
          <w:lang w:val="da-DK"/>
        </w:rPr>
        <w:t>Betalingen fra de selskaber, der er nævnt i § 1, stk. 1, betales en gang årligt på baggrund af det foregående kalenderårs indberetninger, jf. § 1, stk. 3. Beløbet opkræves i 4. kvartal og indbetales senest</w:t>
      </w:r>
      <w:r w:rsidRPr="00AF0059">
        <w:rPr>
          <w:spacing w:val="40"/>
          <w:lang w:val="da-DK"/>
        </w:rPr>
        <w:t xml:space="preserve"> </w:t>
      </w:r>
      <w:r w:rsidRPr="00AF0059">
        <w:rPr>
          <w:lang w:val="da-DK"/>
        </w:rPr>
        <w:t>30 dage efter fakturaens udstedelse.</w:t>
      </w:r>
    </w:p>
    <w:p w14:paraId="114709AC" w14:textId="77777777" w:rsidR="00694684" w:rsidRPr="00AF0059" w:rsidRDefault="00694684" w:rsidP="00694684">
      <w:pPr>
        <w:pStyle w:val="Brdtekst"/>
        <w:spacing w:before="3" w:line="249" w:lineRule="auto"/>
        <w:ind w:left="110" w:right="110" w:firstLine="199"/>
        <w:jc w:val="both"/>
        <w:rPr>
          <w:lang w:val="da-DK"/>
        </w:rPr>
      </w:pPr>
      <w:r w:rsidRPr="00AF0059">
        <w:rPr>
          <w:i/>
          <w:lang w:val="da-DK"/>
        </w:rPr>
        <w:t xml:space="preserve">Stk. 3. </w:t>
      </w:r>
      <w:r w:rsidRPr="00AF0059">
        <w:rPr>
          <w:lang w:val="da-DK"/>
        </w:rPr>
        <w:t>Hvis taksten for betalingen ændres, efter beløbet er opkrævet, jf. stk. 2 og § 1, stk. 2, indbetales differencen sammen med den nærmest følgende opkrævning.</w:t>
      </w:r>
    </w:p>
    <w:p w14:paraId="6D4AC10E" w14:textId="77777777" w:rsidR="00694684" w:rsidRPr="00AF0059" w:rsidRDefault="00694684" w:rsidP="00694684">
      <w:pPr>
        <w:pStyle w:val="Brdtekst"/>
        <w:spacing w:before="2"/>
        <w:ind w:left="310"/>
        <w:jc w:val="both"/>
        <w:rPr>
          <w:lang w:val="da-DK"/>
        </w:rPr>
      </w:pPr>
      <w:r w:rsidRPr="00AF0059">
        <w:rPr>
          <w:i/>
          <w:lang w:val="da-DK"/>
        </w:rPr>
        <w:t>Stk.</w:t>
      </w:r>
      <w:r w:rsidRPr="00AF0059">
        <w:rPr>
          <w:i/>
          <w:spacing w:val="-1"/>
          <w:lang w:val="da-DK"/>
        </w:rPr>
        <w:t xml:space="preserve"> </w:t>
      </w:r>
      <w:r w:rsidRPr="00AF0059">
        <w:rPr>
          <w:i/>
          <w:lang w:val="da-DK"/>
        </w:rPr>
        <w:t>4.</w:t>
      </w:r>
      <w:r w:rsidRPr="00AF0059">
        <w:rPr>
          <w:i/>
          <w:spacing w:val="-1"/>
          <w:lang w:val="da-DK"/>
        </w:rPr>
        <w:t xml:space="preserve"> </w:t>
      </w:r>
      <w:r w:rsidRPr="00AF0059">
        <w:rPr>
          <w:lang w:val="da-DK"/>
        </w:rPr>
        <w:t>Betales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det opkrævede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beløb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ikke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rettidigt, skal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der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betales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renter heraf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i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medfør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 xml:space="preserve">af </w:t>
      </w:r>
      <w:r w:rsidRPr="00AF0059">
        <w:rPr>
          <w:spacing w:val="-2"/>
          <w:lang w:val="da-DK"/>
        </w:rPr>
        <w:t>renteloven.</w:t>
      </w:r>
    </w:p>
    <w:p w14:paraId="67DD316A" w14:textId="77777777" w:rsidR="00694684" w:rsidRPr="00AF0059" w:rsidRDefault="00694684" w:rsidP="00694684">
      <w:pPr>
        <w:pStyle w:val="Brdtekst"/>
        <w:spacing w:before="132" w:line="249" w:lineRule="auto"/>
        <w:ind w:left="110" w:right="105" w:firstLine="200"/>
        <w:jc w:val="both"/>
        <w:rPr>
          <w:lang w:val="da-DK"/>
        </w:rPr>
      </w:pPr>
      <w:bookmarkStart w:id="6" w:name="§_3"/>
      <w:bookmarkEnd w:id="6"/>
      <w:r w:rsidRPr="00AF0059">
        <w:rPr>
          <w:b/>
          <w:lang w:val="da-DK"/>
        </w:rPr>
        <w:t xml:space="preserve">§ 3. </w:t>
      </w:r>
      <w:r w:rsidRPr="00AF0059">
        <w:rPr>
          <w:lang w:val="da-DK"/>
        </w:rPr>
        <w:t>Det beløb, som varmevirksomhederne skal betale til Forsyningstilsynet i medfør af § 23 c, stk. 2, i lov om varmeforsyning, opkræves årligt af Forsyningstilsynet.</w:t>
      </w:r>
    </w:p>
    <w:p w14:paraId="2BBDAF1D" w14:textId="77777777" w:rsidR="00694684" w:rsidRPr="00AF0059" w:rsidRDefault="00694684" w:rsidP="00694684">
      <w:pPr>
        <w:pStyle w:val="Brdtekst"/>
        <w:spacing w:before="2"/>
        <w:ind w:left="310"/>
        <w:jc w:val="both"/>
        <w:rPr>
          <w:lang w:val="da-DK"/>
        </w:rPr>
      </w:pPr>
      <w:r w:rsidRPr="00AF0059">
        <w:rPr>
          <w:i/>
          <w:lang w:val="da-DK"/>
        </w:rPr>
        <w:t>Stk.</w:t>
      </w:r>
      <w:r w:rsidRPr="00AF0059">
        <w:rPr>
          <w:i/>
          <w:spacing w:val="-2"/>
          <w:lang w:val="da-DK"/>
        </w:rPr>
        <w:t xml:space="preserve"> </w:t>
      </w:r>
      <w:r w:rsidRPr="00AF0059">
        <w:rPr>
          <w:i/>
          <w:lang w:val="da-DK"/>
        </w:rPr>
        <w:t>2.</w:t>
      </w:r>
      <w:r w:rsidRPr="00AF0059">
        <w:rPr>
          <w:i/>
          <w:spacing w:val="-2"/>
          <w:lang w:val="da-DK"/>
        </w:rPr>
        <w:t xml:space="preserve"> </w:t>
      </w:r>
      <w:r w:rsidRPr="00AF0059">
        <w:rPr>
          <w:lang w:val="da-DK"/>
        </w:rPr>
        <w:t>Beløb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opkrævet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efter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stk.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1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indbetales</w:t>
      </w:r>
      <w:r w:rsidRPr="00AF0059">
        <w:rPr>
          <w:spacing w:val="-3"/>
          <w:lang w:val="da-DK"/>
        </w:rPr>
        <w:t xml:space="preserve"> </w:t>
      </w:r>
      <w:r w:rsidRPr="00AF0059">
        <w:rPr>
          <w:lang w:val="da-DK"/>
        </w:rPr>
        <w:t>senest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30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dage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efter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fakturaens</w:t>
      </w:r>
      <w:r w:rsidRPr="00AF0059">
        <w:rPr>
          <w:spacing w:val="-2"/>
          <w:lang w:val="da-DK"/>
        </w:rPr>
        <w:t xml:space="preserve"> udstedelse.</w:t>
      </w:r>
    </w:p>
    <w:p w14:paraId="26F3ABD3" w14:textId="77777777" w:rsidR="00694684" w:rsidRDefault="00694684" w:rsidP="00694684">
      <w:pPr>
        <w:pStyle w:val="Brdtekst"/>
        <w:spacing w:before="12"/>
        <w:ind w:left="310"/>
        <w:jc w:val="both"/>
        <w:rPr>
          <w:ins w:id="7" w:author="Susanne Møller Svenssen" w:date="2025-10-24T16:22:00Z"/>
          <w:spacing w:val="-2"/>
          <w:lang w:val="da-DK"/>
        </w:rPr>
      </w:pPr>
      <w:r w:rsidRPr="00AF0059">
        <w:rPr>
          <w:i/>
          <w:lang w:val="da-DK"/>
        </w:rPr>
        <w:t>Stk.</w:t>
      </w:r>
      <w:r w:rsidRPr="00AF0059">
        <w:rPr>
          <w:i/>
          <w:spacing w:val="-1"/>
          <w:lang w:val="da-DK"/>
        </w:rPr>
        <w:t xml:space="preserve"> </w:t>
      </w:r>
      <w:r w:rsidRPr="00AF0059">
        <w:rPr>
          <w:i/>
          <w:lang w:val="da-DK"/>
        </w:rPr>
        <w:t>3.</w:t>
      </w:r>
      <w:r w:rsidRPr="00AF0059">
        <w:rPr>
          <w:i/>
          <w:spacing w:val="-2"/>
          <w:lang w:val="da-DK"/>
        </w:rPr>
        <w:t xml:space="preserve"> </w:t>
      </w:r>
      <w:r w:rsidRPr="00AF0059">
        <w:rPr>
          <w:lang w:val="da-DK"/>
        </w:rPr>
        <w:t>Betales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det opkrævede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beløb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ikke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rettidigt, skal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der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betales</w:t>
      </w:r>
      <w:r w:rsidRPr="00AF0059">
        <w:rPr>
          <w:spacing w:val="-2"/>
          <w:lang w:val="da-DK"/>
        </w:rPr>
        <w:t xml:space="preserve"> </w:t>
      </w:r>
      <w:r w:rsidRPr="00AF0059">
        <w:rPr>
          <w:lang w:val="da-DK"/>
        </w:rPr>
        <w:t>renter heraf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i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>medfør</w:t>
      </w:r>
      <w:r w:rsidRPr="00AF0059">
        <w:rPr>
          <w:spacing w:val="-1"/>
          <w:lang w:val="da-DK"/>
        </w:rPr>
        <w:t xml:space="preserve"> </w:t>
      </w:r>
      <w:r w:rsidRPr="00AF0059">
        <w:rPr>
          <w:lang w:val="da-DK"/>
        </w:rPr>
        <w:t xml:space="preserve">af </w:t>
      </w:r>
      <w:r w:rsidRPr="00AF0059">
        <w:rPr>
          <w:spacing w:val="-2"/>
          <w:lang w:val="da-DK"/>
        </w:rPr>
        <w:t>renteloven.</w:t>
      </w:r>
    </w:p>
    <w:p w14:paraId="40866A23" w14:textId="77777777" w:rsidR="001548C0" w:rsidRDefault="001548C0" w:rsidP="00694684">
      <w:pPr>
        <w:pStyle w:val="Brdtekst"/>
        <w:spacing w:before="12"/>
        <w:ind w:left="310"/>
        <w:jc w:val="both"/>
        <w:rPr>
          <w:ins w:id="8" w:author="Susanne Møller Svenssen" w:date="2025-10-24T16:22:00Z"/>
          <w:lang w:val="da-DK"/>
        </w:rPr>
      </w:pPr>
    </w:p>
    <w:p w14:paraId="3E866F2B" w14:textId="20F099E3" w:rsidR="001548C0" w:rsidRDefault="001548C0" w:rsidP="00694684">
      <w:pPr>
        <w:pStyle w:val="Brdtekst"/>
        <w:spacing w:before="12"/>
        <w:ind w:left="310"/>
        <w:jc w:val="both"/>
        <w:rPr>
          <w:ins w:id="9" w:author="Susanne Møller Svenssen" w:date="2025-10-24T16:23:00Z"/>
          <w:lang w:val="da-DK"/>
        </w:rPr>
      </w:pPr>
      <w:ins w:id="10" w:author="Susanne Møller Svenssen" w:date="2025-10-24T16:22:00Z">
        <w:r>
          <w:rPr>
            <w:b/>
            <w:bCs/>
            <w:lang w:val="da-DK"/>
          </w:rPr>
          <w:t xml:space="preserve">§ 4. </w:t>
        </w:r>
        <w:r>
          <w:rPr>
            <w:lang w:val="da-DK"/>
          </w:rPr>
          <w:t>Efter udløbet af et kalenderår udarbejder Forsyningstilsynet en opgørelse over de beløb, som de omfatte</w:t>
        </w:r>
      </w:ins>
      <w:ins w:id="11" w:author="Susanne Møller Svenssen" w:date="2025-10-24T16:23:00Z">
        <w:r>
          <w:rPr>
            <w:lang w:val="da-DK"/>
          </w:rPr>
          <w:t>de selskaber skal betale for det følgende år. Over- eller underdækning i forhold til Forsyningstilsynets omkostninger udlignes ved justering af senere indbetalinger, så indtægter og omkostninger over tid balanceres, jf. Statens Budgetvejledning.</w:t>
        </w:r>
      </w:ins>
    </w:p>
    <w:p w14:paraId="47B365CB" w14:textId="77777777" w:rsidR="001548C0" w:rsidRPr="001548C0" w:rsidRDefault="001548C0" w:rsidP="00694684">
      <w:pPr>
        <w:pStyle w:val="Brdtekst"/>
        <w:spacing w:before="12"/>
        <w:ind w:left="310"/>
        <w:jc w:val="both"/>
        <w:rPr>
          <w:lang w:val="da-DK"/>
        </w:rPr>
      </w:pPr>
    </w:p>
    <w:p w14:paraId="6D1391A5" w14:textId="77777777" w:rsidR="00694684" w:rsidRPr="00AF0059" w:rsidRDefault="00694684" w:rsidP="00694684">
      <w:pPr>
        <w:spacing w:before="172"/>
        <w:ind w:left="3839"/>
        <w:rPr>
          <w:i/>
          <w:sz w:val="24"/>
          <w:lang w:val="da-DK"/>
        </w:rPr>
      </w:pPr>
      <w:bookmarkStart w:id="12" w:name="Ikrafttrædelsesbestemmelser"/>
      <w:bookmarkEnd w:id="12"/>
      <w:r w:rsidRPr="00AF0059">
        <w:rPr>
          <w:i/>
          <w:spacing w:val="-2"/>
          <w:sz w:val="24"/>
          <w:lang w:val="da-DK"/>
        </w:rPr>
        <w:t>Ikrafttrædelsesbestemmelser</w:t>
      </w:r>
    </w:p>
    <w:p w14:paraId="22C75889" w14:textId="3D55FAEA" w:rsidR="00694684" w:rsidRPr="00531333" w:rsidRDefault="00694684" w:rsidP="00694684">
      <w:pPr>
        <w:pStyle w:val="Brdtekst"/>
        <w:spacing w:before="132"/>
        <w:ind w:left="310"/>
        <w:rPr>
          <w:lang w:val="da-DK"/>
        </w:rPr>
      </w:pPr>
      <w:bookmarkStart w:id="13" w:name="§_4"/>
      <w:bookmarkEnd w:id="13"/>
      <w:r w:rsidRPr="00AF0059">
        <w:rPr>
          <w:b/>
          <w:lang w:val="da-DK"/>
        </w:rPr>
        <w:t xml:space="preserve">§ </w:t>
      </w:r>
      <w:del w:id="14" w:author="Susanne Møller Svenssen" w:date="2025-10-24T16:23:00Z">
        <w:r w:rsidRPr="00AF0059" w:rsidDel="001548C0">
          <w:rPr>
            <w:b/>
            <w:lang w:val="da-DK"/>
          </w:rPr>
          <w:delText>4</w:delText>
        </w:r>
      </w:del>
      <w:ins w:id="15" w:author="Susanne Møller Svenssen" w:date="2025-10-24T16:23:00Z">
        <w:r w:rsidR="001548C0">
          <w:rPr>
            <w:b/>
            <w:lang w:val="da-DK"/>
          </w:rPr>
          <w:t>5</w:t>
        </w:r>
      </w:ins>
      <w:r w:rsidRPr="00AF0059">
        <w:rPr>
          <w:b/>
          <w:lang w:val="da-DK"/>
        </w:rPr>
        <w:t xml:space="preserve">. </w:t>
      </w:r>
      <w:r w:rsidRPr="00AF0059">
        <w:rPr>
          <w:lang w:val="da-DK"/>
        </w:rPr>
        <w:t xml:space="preserve">Bekendtgørelsen træder i kraft den 1. januar </w:t>
      </w:r>
      <w:r w:rsidRPr="00AF0059">
        <w:rPr>
          <w:spacing w:val="-2"/>
          <w:lang w:val="da-DK"/>
        </w:rPr>
        <w:t>202</w:t>
      </w:r>
      <w:ins w:id="16" w:author="Jakob Schmidth" w:date="2025-09-26T14:11:00Z">
        <w:r w:rsidR="008601AA">
          <w:rPr>
            <w:spacing w:val="-2"/>
            <w:lang w:val="da-DK"/>
          </w:rPr>
          <w:t>6</w:t>
        </w:r>
      </w:ins>
      <w:del w:id="17" w:author="Jakob Schmidth" w:date="2025-09-26T14:11:00Z">
        <w:r w:rsidDel="008601AA">
          <w:rPr>
            <w:spacing w:val="-2"/>
            <w:lang w:val="da-DK"/>
          </w:rPr>
          <w:delText>5</w:delText>
        </w:r>
      </w:del>
      <w:r w:rsidRPr="00531333">
        <w:rPr>
          <w:spacing w:val="-2"/>
          <w:lang w:val="da-DK"/>
        </w:rPr>
        <w:t>.</w:t>
      </w:r>
    </w:p>
    <w:p w14:paraId="27CD8A85" w14:textId="16F75368" w:rsidR="008601AA" w:rsidRPr="00531333" w:rsidRDefault="00694684" w:rsidP="008601AA">
      <w:pPr>
        <w:pStyle w:val="Brdtekst"/>
        <w:spacing w:before="12" w:line="249" w:lineRule="auto"/>
        <w:ind w:left="110" w:firstLine="200"/>
        <w:rPr>
          <w:ins w:id="18" w:author="Jakob Schmidth" w:date="2025-09-26T14:11:00Z"/>
          <w:lang w:val="da-DK"/>
        </w:rPr>
      </w:pPr>
      <w:r w:rsidRPr="00531333">
        <w:rPr>
          <w:i/>
          <w:lang w:val="da-DK"/>
        </w:rPr>
        <w:t>Stk. 2.</w:t>
      </w:r>
      <w:del w:id="19" w:author="Jakob Schmidth" w:date="2025-09-26T14:11:00Z">
        <w:r w:rsidRPr="00531333" w:rsidDel="008601AA">
          <w:rPr>
            <w:i/>
            <w:lang w:val="da-DK"/>
          </w:rPr>
          <w:delText xml:space="preserve"> </w:delText>
        </w:r>
        <w:r w:rsidRPr="00531333" w:rsidDel="008601AA">
          <w:rPr>
            <w:lang w:val="da-DK"/>
          </w:rPr>
          <w:delText>Bekendtgørelse nr. 1</w:delText>
        </w:r>
        <w:r w:rsidDel="008601AA">
          <w:rPr>
            <w:lang w:val="da-DK"/>
          </w:rPr>
          <w:delText>320</w:delText>
        </w:r>
        <w:r w:rsidRPr="00531333" w:rsidDel="008601AA">
          <w:rPr>
            <w:lang w:val="da-DK"/>
          </w:rPr>
          <w:delText xml:space="preserve"> af </w:delText>
        </w:r>
        <w:r w:rsidDel="008601AA">
          <w:rPr>
            <w:lang w:val="da-DK"/>
          </w:rPr>
          <w:delText>23</w:delText>
        </w:r>
        <w:r w:rsidRPr="00531333" w:rsidDel="008601AA">
          <w:rPr>
            <w:lang w:val="da-DK"/>
          </w:rPr>
          <w:delText xml:space="preserve">. </w:delText>
        </w:r>
        <w:r w:rsidDel="008601AA">
          <w:rPr>
            <w:lang w:val="da-DK"/>
          </w:rPr>
          <w:delText>nove</w:delText>
        </w:r>
        <w:r w:rsidRPr="00531333" w:rsidDel="008601AA">
          <w:rPr>
            <w:lang w:val="da-DK"/>
          </w:rPr>
          <w:delText>mber 202</w:delText>
        </w:r>
        <w:r w:rsidDel="008601AA">
          <w:rPr>
            <w:lang w:val="da-DK"/>
          </w:rPr>
          <w:delText>3</w:delText>
        </w:r>
        <w:r w:rsidRPr="00531333" w:rsidDel="008601AA">
          <w:rPr>
            <w:lang w:val="da-DK"/>
          </w:rPr>
          <w:delText xml:space="preserve"> om betaling f</w:delText>
        </w:r>
        <w:r w:rsidDel="008601AA">
          <w:rPr>
            <w:lang w:val="da-DK"/>
          </w:rPr>
          <w:delText>or myndighedsbehandling i Forsy</w:delText>
        </w:r>
        <w:r w:rsidRPr="00531333" w:rsidDel="008601AA">
          <w:rPr>
            <w:lang w:val="da-DK"/>
          </w:rPr>
          <w:delText>ningstilsynet efter lov om varmeforsyning ophæves</w:delText>
        </w:r>
      </w:del>
      <w:r w:rsidRPr="00531333">
        <w:rPr>
          <w:lang w:val="da-DK"/>
        </w:rPr>
        <w:t>.</w:t>
      </w:r>
      <w:ins w:id="20" w:author="Jakob Schmidth" w:date="2025-09-26T14:11:00Z">
        <w:r w:rsidR="008601AA" w:rsidRPr="008601AA">
          <w:rPr>
            <w:lang w:val="da-DK"/>
          </w:rPr>
          <w:t xml:space="preserve"> </w:t>
        </w:r>
        <w:r w:rsidR="008601AA" w:rsidRPr="00531333">
          <w:rPr>
            <w:lang w:val="da-DK"/>
          </w:rPr>
          <w:t>Bekendtgørelse nr. 1</w:t>
        </w:r>
        <w:r w:rsidR="008601AA">
          <w:rPr>
            <w:lang w:val="da-DK"/>
          </w:rPr>
          <w:t>253</w:t>
        </w:r>
        <w:r w:rsidR="008601AA" w:rsidRPr="00531333">
          <w:rPr>
            <w:lang w:val="da-DK"/>
          </w:rPr>
          <w:t xml:space="preserve"> af </w:t>
        </w:r>
        <w:r w:rsidR="008601AA">
          <w:rPr>
            <w:lang w:val="da-DK"/>
          </w:rPr>
          <w:t>27</w:t>
        </w:r>
        <w:r w:rsidR="008601AA" w:rsidRPr="00531333">
          <w:rPr>
            <w:lang w:val="da-DK"/>
          </w:rPr>
          <w:t xml:space="preserve">. </w:t>
        </w:r>
        <w:r w:rsidR="008601AA">
          <w:rPr>
            <w:lang w:val="da-DK"/>
          </w:rPr>
          <w:t>nove</w:t>
        </w:r>
        <w:r w:rsidR="008601AA" w:rsidRPr="00531333">
          <w:rPr>
            <w:lang w:val="da-DK"/>
          </w:rPr>
          <w:t>mber 202</w:t>
        </w:r>
      </w:ins>
      <w:ins w:id="21" w:author="Jakob Schmidth" w:date="2025-09-26T14:12:00Z">
        <w:r w:rsidR="008601AA">
          <w:rPr>
            <w:lang w:val="da-DK"/>
          </w:rPr>
          <w:t>4</w:t>
        </w:r>
      </w:ins>
      <w:ins w:id="22" w:author="Jakob Schmidth" w:date="2025-09-26T14:11:00Z">
        <w:r w:rsidR="008601AA" w:rsidRPr="00531333">
          <w:rPr>
            <w:lang w:val="da-DK"/>
          </w:rPr>
          <w:t xml:space="preserve"> om betaling f</w:t>
        </w:r>
        <w:r w:rsidR="008601AA">
          <w:rPr>
            <w:lang w:val="da-DK"/>
          </w:rPr>
          <w:t>or myndighedsbehandling i Forsy</w:t>
        </w:r>
        <w:r w:rsidR="008601AA" w:rsidRPr="00531333">
          <w:rPr>
            <w:lang w:val="da-DK"/>
          </w:rPr>
          <w:t>ningstilsynet efter lov om varmeforsyning ophæves.</w:t>
        </w:r>
      </w:ins>
    </w:p>
    <w:p w14:paraId="549C4155" w14:textId="1347D4F4" w:rsidR="00694684" w:rsidRPr="00531333" w:rsidRDefault="00694684" w:rsidP="00694684">
      <w:pPr>
        <w:pStyle w:val="Brdtekst"/>
        <w:spacing w:before="12" w:line="249" w:lineRule="auto"/>
        <w:ind w:left="110" w:firstLine="200"/>
        <w:rPr>
          <w:lang w:val="da-DK"/>
        </w:rPr>
      </w:pPr>
    </w:p>
    <w:p w14:paraId="09833140" w14:textId="77777777" w:rsidR="00694684" w:rsidRPr="00531333" w:rsidRDefault="00694684" w:rsidP="00694684">
      <w:pPr>
        <w:pStyle w:val="Brdtekst"/>
        <w:spacing w:before="166"/>
        <w:rPr>
          <w:lang w:val="da-DK"/>
        </w:rPr>
      </w:pPr>
    </w:p>
    <w:p w14:paraId="09050FC9" w14:textId="4FF498F0" w:rsidR="00694684" w:rsidRPr="00531333" w:rsidRDefault="00694684" w:rsidP="00694684">
      <w:pPr>
        <w:ind w:left="1" w:right="1"/>
        <w:jc w:val="center"/>
        <w:rPr>
          <w:i/>
          <w:sz w:val="24"/>
          <w:lang w:val="da-DK"/>
        </w:rPr>
      </w:pPr>
      <w:r w:rsidRPr="00531333">
        <w:rPr>
          <w:i/>
          <w:sz w:val="24"/>
          <w:lang w:val="da-DK"/>
        </w:rPr>
        <w:t>Forsyningstilsynet,</w:t>
      </w:r>
      <w:r w:rsidRPr="00531333">
        <w:rPr>
          <w:i/>
          <w:spacing w:val="-4"/>
          <w:sz w:val="24"/>
          <w:lang w:val="da-DK"/>
        </w:rPr>
        <w:t xml:space="preserve"> </w:t>
      </w:r>
      <w:del w:id="23" w:author="Jakob Schmidth" w:date="2025-09-26T14:12:00Z">
        <w:r w:rsidRPr="00531333" w:rsidDel="00893764">
          <w:rPr>
            <w:i/>
            <w:sz w:val="24"/>
            <w:lang w:val="da-DK"/>
          </w:rPr>
          <w:delText>den</w:delText>
        </w:r>
        <w:r w:rsidRPr="00531333" w:rsidDel="00893764">
          <w:rPr>
            <w:i/>
            <w:spacing w:val="-2"/>
            <w:sz w:val="24"/>
            <w:lang w:val="da-DK"/>
          </w:rPr>
          <w:delText xml:space="preserve"> </w:delText>
        </w:r>
        <w:r w:rsidDel="00893764">
          <w:rPr>
            <w:i/>
            <w:sz w:val="24"/>
            <w:lang w:val="da-DK"/>
          </w:rPr>
          <w:delText>27</w:delText>
        </w:r>
        <w:r w:rsidRPr="00E04794" w:rsidDel="00893764">
          <w:rPr>
            <w:i/>
            <w:sz w:val="24"/>
            <w:lang w:val="da-DK"/>
          </w:rPr>
          <w:delText>.</w:delText>
        </w:r>
        <w:r w:rsidRPr="00E04794" w:rsidDel="00893764">
          <w:rPr>
            <w:i/>
            <w:spacing w:val="-2"/>
            <w:sz w:val="24"/>
            <w:lang w:val="da-DK"/>
          </w:rPr>
          <w:delText xml:space="preserve"> </w:delText>
        </w:r>
        <w:r w:rsidRPr="00E04794" w:rsidDel="00893764">
          <w:rPr>
            <w:i/>
            <w:sz w:val="24"/>
            <w:lang w:val="da-DK"/>
          </w:rPr>
          <w:delText>november</w:delText>
        </w:r>
        <w:r w:rsidRPr="00E04794" w:rsidDel="00893764">
          <w:rPr>
            <w:i/>
            <w:spacing w:val="-2"/>
            <w:sz w:val="24"/>
            <w:lang w:val="da-DK"/>
          </w:rPr>
          <w:delText xml:space="preserve"> </w:delText>
        </w:r>
        <w:r w:rsidRPr="00E04794" w:rsidDel="00893764">
          <w:rPr>
            <w:i/>
            <w:spacing w:val="-4"/>
            <w:sz w:val="24"/>
            <w:lang w:val="da-DK"/>
          </w:rPr>
          <w:delText>2024</w:delText>
        </w:r>
      </w:del>
    </w:p>
    <w:p w14:paraId="223B59F4" w14:textId="77777777" w:rsidR="00694684" w:rsidRPr="00531333" w:rsidRDefault="00694684" w:rsidP="00694684">
      <w:pPr>
        <w:pStyle w:val="Brdtekst"/>
        <w:spacing w:before="212"/>
        <w:ind w:right="1"/>
        <w:jc w:val="center"/>
        <w:rPr>
          <w:lang w:val="da-DK"/>
        </w:rPr>
      </w:pPr>
      <w:r w:rsidRPr="00531333">
        <w:rPr>
          <w:w w:val="115"/>
          <w:lang w:val="da-DK"/>
        </w:rPr>
        <w:t>Carsten</w:t>
      </w:r>
      <w:r w:rsidRPr="00531333">
        <w:rPr>
          <w:spacing w:val="-4"/>
          <w:w w:val="115"/>
          <w:lang w:val="da-DK"/>
        </w:rPr>
        <w:t xml:space="preserve"> </w:t>
      </w:r>
      <w:r w:rsidRPr="00531333">
        <w:rPr>
          <w:spacing w:val="-2"/>
          <w:w w:val="115"/>
          <w:lang w:val="da-DK"/>
        </w:rPr>
        <w:t>Smidt</w:t>
      </w:r>
    </w:p>
    <w:p w14:paraId="59F6A780" w14:textId="024920A4" w:rsidR="00694684" w:rsidRPr="00CC74FC" w:rsidDel="008B5DAF" w:rsidRDefault="007B6373" w:rsidP="00694684">
      <w:pPr>
        <w:pStyle w:val="Brdtekst"/>
        <w:spacing w:before="212"/>
        <w:ind w:right="108"/>
        <w:jc w:val="right"/>
        <w:rPr>
          <w:del w:id="24" w:author="Susanne Møller Svenssen" w:date="2025-10-24T15:59:00Z"/>
          <w:lang w:val="da-DK"/>
        </w:rPr>
      </w:pPr>
      <w:del w:id="25" w:author="Jakob Schmidth" w:date="2025-10-31T09:55:00Z">
        <w:r w:rsidDel="007B6373">
          <w:rPr>
            <w:lang w:val="da-DK"/>
          </w:rPr>
          <w:delText>Henrik Chieu</w:delText>
        </w:r>
      </w:del>
      <w:ins w:id="26" w:author="Jakob Schmidth" w:date="2025-10-31T09:55:00Z">
        <w:r>
          <w:rPr>
            <w:lang w:val="da-DK"/>
          </w:rPr>
          <w:t xml:space="preserve"> </w:t>
        </w:r>
      </w:ins>
      <w:r w:rsidR="00694684" w:rsidRPr="00A45042">
        <w:rPr>
          <w:lang w:val="da-DK"/>
        </w:rPr>
        <w:t>/</w:t>
      </w:r>
      <w:del w:id="27" w:author="Jakob Schmidth" w:date="2025-09-26T14:12:00Z">
        <w:r w:rsidR="00694684" w:rsidRPr="00A45042" w:rsidDel="00893764">
          <w:rPr>
            <w:spacing w:val="-3"/>
            <w:lang w:val="da-DK"/>
          </w:rPr>
          <w:delText xml:space="preserve"> </w:delText>
        </w:r>
      </w:del>
      <w:ins w:id="28" w:author="Jakob Schmidth" w:date="2025-09-30T08:08:00Z">
        <w:r w:rsidR="00AD1EE9">
          <w:rPr>
            <w:lang w:val="da-DK"/>
          </w:rPr>
          <w:t>N.N.</w:t>
        </w:r>
      </w:ins>
    </w:p>
    <w:p w14:paraId="6684CCBD" w14:textId="0C7290B1" w:rsidR="00694684" w:rsidRPr="00A45042" w:rsidDel="00A54EE2" w:rsidRDefault="00694684" w:rsidP="00A54EE2">
      <w:pPr>
        <w:pStyle w:val="Brdtekst"/>
        <w:spacing w:before="212"/>
        <w:ind w:right="108"/>
        <w:jc w:val="center"/>
        <w:rPr>
          <w:del w:id="29" w:author="Susanne Møller Svenssen" w:date="2025-10-24T16:00:00Z"/>
          <w:sz w:val="20"/>
          <w:lang w:val="da-DK"/>
        </w:rPr>
      </w:pPr>
    </w:p>
    <w:p w14:paraId="64035A24" w14:textId="77777777" w:rsidR="00BD3A73" w:rsidRPr="00694684" w:rsidRDefault="00BD3A73">
      <w:pPr>
        <w:rPr>
          <w:lang w:val="da-DK"/>
        </w:rPr>
      </w:pPr>
    </w:p>
    <w:sectPr w:rsidR="00BD3A73" w:rsidRPr="00694684" w:rsidSect="006946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160" w:right="740" w:bottom="280" w:left="7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3573C" w14:textId="77777777" w:rsidR="00DB0FC7" w:rsidRDefault="00DB0FC7" w:rsidP="00A54EE2">
      <w:r>
        <w:separator/>
      </w:r>
    </w:p>
  </w:endnote>
  <w:endnote w:type="continuationSeparator" w:id="0">
    <w:p w14:paraId="6AD70E64" w14:textId="77777777" w:rsidR="00DB0FC7" w:rsidRDefault="00DB0FC7" w:rsidP="00A5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57BD" w14:textId="77777777" w:rsidR="00A54EE2" w:rsidRDefault="00A54EE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7BEA" w14:textId="77777777" w:rsidR="00A54EE2" w:rsidRDefault="00A54EE2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7D77" w14:textId="77777777" w:rsidR="00A54EE2" w:rsidRDefault="00A54EE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4B6B" w14:textId="77777777" w:rsidR="00DB0FC7" w:rsidRDefault="00DB0FC7" w:rsidP="00A54EE2">
      <w:r>
        <w:separator/>
      </w:r>
    </w:p>
  </w:footnote>
  <w:footnote w:type="continuationSeparator" w:id="0">
    <w:p w14:paraId="665F4EAB" w14:textId="77777777" w:rsidR="00DB0FC7" w:rsidRDefault="00DB0FC7" w:rsidP="00A54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65B77" w14:textId="10B184B9" w:rsidR="00A54EE2" w:rsidRDefault="00000000">
    <w:pPr>
      <w:pStyle w:val="Sidehoved"/>
    </w:pPr>
    <w:ins w:id="30" w:author="Susanne Møller Svenssen" w:date="2025-10-24T16:00:00Z">
      <w:r>
        <w:rPr>
          <w:noProof/>
        </w:rPr>
        <w:pict w14:anchorId="5AFC00A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32079" o:spid="_x0000_s1026" type="#_x0000_t136" style="position:absolute;margin-left:0;margin-top:0;width:551.45pt;height:183.8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798C" w14:textId="61D86083" w:rsidR="00A54EE2" w:rsidRDefault="00000000">
    <w:pPr>
      <w:pStyle w:val="Sidehoved"/>
    </w:pPr>
    <w:ins w:id="31" w:author="Susanne Møller Svenssen" w:date="2025-10-24T16:00:00Z">
      <w:r>
        <w:rPr>
          <w:noProof/>
        </w:rPr>
        <w:pict w14:anchorId="4099A83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32080" o:spid="_x0000_s1027" type="#_x0000_t136" style="position:absolute;margin-left:0;margin-top:0;width:551.45pt;height:183.8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1908" w14:textId="6E58497E" w:rsidR="00A54EE2" w:rsidRDefault="00000000">
    <w:pPr>
      <w:pStyle w:val="Sidehoved"/>
    </w:pPr>
    <w:ins w:id="32" w:author="Susanne Møller Svenssen" w:date="2025-10-24T16:00:00Z">
      <w:r>
        <w:rPr>
          <w:noProof/>
        </w:rPr>
        <w:pict w14:anchorId="2DFD6D5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32078" o:spid="_x0000_s1025" type="#_x0000_t136" style="position:absolute;margin-left:0;margin-top:0;width:551.45pt;height:183.8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C5226"/>
    <w:multiLevelType w:val="hybridMultilevel"/>
    <w:tmpl w:val="6FA0B2D6"/>
    <w:lvl w:ilvl="0" w:tplc="60A40248">
      <w:start w:val="1"/>
      <w:numFmt w:val="decimal"/>
      <w:lvlText w:val="%1)"/>
      <w:lvlJc w:val="left"/>
      <w:pPr>
        <w:ind w:left="510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DB2CC560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8BACC08C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6344C1FA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1C288150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3A6E0CD6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D130938C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0C7664A2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F8B627E2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num w:numId="1" w16cid:durableId="131236853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ob Schmidth">
    <w15:presenceInfo w15:providerId="AD" w15:userId="S-1-5-21-2100284113-1573851820-878952375-357594"/>
  </w15:person>
  <w15:person w15:author="Susanne Møller Svenssen">
    <w15:presenceInfo w15:providerId="AD" w15:userId="S-1-5-21-2100284113-1573851820-878952375-363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84"/>
    <w:rsid w:val="0000312F"/>
    <w:rsid w:val="000066E8"/>
    <w:rsid w:val="001548C0"/>
    <w:rsid w:val="001F5AF7"/>
    <w:rsid w:val="002341C1"/>
    <w:rsid w:val="00282FAD"/>
    <w:rsid w:val="00290848"/>
    <w:rsid w:val="002F528C"/>
    <w:rsid w:val="003126FF"/>
    <w:rsid w:val="00346807"/>
    <w:rsid w:val="003935E4"/>
    <w:rsid w:val="004626C7"/>
    <w:rsid w:val="00605FCF"/>
    <w:rsid w:val="00694684"/>
    <w:rsid w:val="006A62DA"/>
    <w:rsid w:val="00757C2C"/>
    <w:rsid w:val="007B6373"/>
    <w:rsid w:val="00817208"/>
    <w:rsid w:val="008601AA"/>
    <w:rsid w:val="00893764"/>
    <w:rsid w:val="008A161F"/>
    <w:rsid w:val="008B5DAF"/>
    <w:rsid w:val="008F4150"/>
    <w:rsid w:val="00925F27"/>
    <w:rsid w:val="00996B47"/>
    <w:rsid w:val="00A54EE2"/>
    <w:rsid w:val="00AD1EE9"/>
    <w:rsid w:val="00AE3869"/>
    <w:rsid w:val="00B01EAC"/>
    <w:rsid w:val="00B756DC"/>
    <w:rsid w:val="00BD3A73"/>
    <w:rsid w:val="00BD3DF9"/>
    <w:rsid w:val="00BD6EB8"/>
    <w:rsid w:val="00DB0FC7"/>
    <w:rsid w:val="00DC3820"/>
    <w:rsid w:val="00DF39FC"/>
    <w:rsid w:val="00F15EA7"/>
    <w:rsid w:val="00F3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00264"/>
  <w15:chartTrackingRefBased/>
  <w15:docId w15:val="{5B96788D-260E-48B8-8976-DDDE7101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946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94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4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9468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4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468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46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46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46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46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468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46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468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4684"/>
    <w:rPr>
      <w:rFonts w:eastAsiaTheme="majorEastAsia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4684"/>
    <w:rPr>
      <w:rFonts w:eastAsiaTheme="majorEastAsia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4684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4684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4684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46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946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94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94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94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94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94684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1"/>
    <w:qFormat/>
    <w:rsid w:val="00694684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94684"/>
    <w:rPr>
      <w:i/>
      <w:iCs/>
      <w:color w:val="2E74B5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9468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94684"/>
    <w:rPr>
      <w:i/>
      <w:iCs/>
      <w:color w:val="2E74B5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94684"/>
    <w:rPr>
      <w:b/>
      <w:bCs/>
      <w:smallCaps/>
      <w:color w:val="2E74B5" w:themeColor="accent1" w:themeShade="BF"/>
      <w:spacing w:val="5"/>
    </w:rPr>
  </w:style>
  <w:style w:type="paragraph" w:styleId="Brdtekst">
    <w:name w:val="Body Text"/>
    <w:basedOn w:val="Normal"/>
    <w:link w:val="BrdtekstTegn"/>
    <w:uiPriority w:val="1"/>
    <w:qFormat/>
    <w:rsid w:val="00694684"/>
    <w:rPr>
      <w:sz w:val="24"/>
      <w:szCs w:val="24"/>
    </w:rPr>
  </w:style>
  <w:style w:type="character" w:customStyle="1" w:styleId="BrdtekstTegn">
    <w:name w:val="Brødtekst Tegn"/>
    <w:basedOn w:val="Standardskrifttypeiafsnit"/>
    <w:link w:val="Brdtekst"/>
    <w:uiPriority w:val="1"/>
    <w:rsid w:val="0069468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Korrektur">
    <w:name w:val="Revision"/>
    <w:hidden/>
    <w:uiPriority w:val="99"/>
    <w:semiHidden/>
    <w:rsid w:val="008601AA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idehoved">
    <w:name w:val="header"/>
    <w:basedOn w:val="Normal"/>
    <w:link w:val="SidehovedTegn"/>
    <w:uiPriority w:val="99"/>
    <w:unhideWhenUsed/>
    <w:rsid w:val="00A54EE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54EE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idefod">
    <w:name w:val="footer"/>
    <w:basedOn w:val="Normal"/>
    <w:link w:val="SidefodTegn"/>
    <w:uiPriority w:val="99"/>
    <w:unhideWhenUsed/>
    <w:rsid w:val="00A54EE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54EE2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2819</Characters>
  <Application>Microsoft Office Word</Application>
  <DocSecurity>0</DocSecurity>
  <Lines>23</Lines>
  <Paragraphs>6</Paragraphs>
  <ScaleCrop>false</ScaleCrop>
  <Company>Statens It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Schmidth</dc:creator>
  <cp:keywords/>
  <dc:description/>
  <cp:lastModifiedBy>Jakob Schmidth</cp:lastModifiedBy>
  <cp:revision>2</cp:revision>
  <dcterms:created xsi:type="dcterms:W3CDTF">2025-10-31T10:24:00Z</dcterms:created>
  <dcterms:modified xsi:type="dcterms:W3CDTF">2025-10-31T10:24:00Z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pTrackRevision">
    <vt:lpwstr>true</vt:lpwstr>
  </property>
  <property fmtid="{D5CDD505-2E9C-101B-9397-08002B2CF9AE}" pid="3" name="_AdHocReviewCycleID">
    <vt:i4>1722002147</vt:i4>
  </property>
  <property fmtid="{D5CDD505-2E9C-101B-9397-08002B2CF9AE}" pid="4" name="_NewReviewCycle">
    <vt:lpwstr/>
  </property>
  <property fmtid="{D5CDD505-2E9C-101B-9397-08002B2CF9AE}" pid="5" name="_EmailSubject">
    <vt:lpwstr>Materiale til høring - gebyrer for 2026</vt:lpwstr>
  </property>
  <property fmtid="{D5CDD505-2E9C-101B-9397-08002B2CF9AE}" pid="6" name="_AuthorEmail">
    <vt:lpwstr>jasc@forsyningstilsynet.dk</vt:lpwstr>
  </property>
  <property fmtid="{D5CDD505-2E9C-101B-9397-08002B2CF9AE}" pid="7" name="_AuthorEmailDisplayName">
    <vt:lpwstr>Jakob Schmidth</vt:lpwstr>
  </property>
</Properties>
</file>